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CE" w:rsidRDefault="007B39CE" w:rsidP="007B39CE">
      <w:pPr>
        <w:ind w:left="5664" w:firstLine="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до рішення ІІІ сесії восьмого скликання</w:t>
      </w:r>
    </w:p>
    <w:p w:rsidR="007B39CE" w:rsidRDefault="00C7769A" w:rsidP="007B39CE">
      <w:pPr>
        <w:ind w:left="5664" w:firstLine="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B39CE">
        <w:rPr>
          <w:rFonts w:ascii="Times New Roman" w:hAnsi="Times New Roman" w:cs="Times New Roman"/>
          <w:b/>
          <w:sz w:val="28"/>
          <w:szCs w:val="28"/>
        </w:rPr>
        <w:t>ід</w:t>
      </w:r>
      <w:r>
        <w:rPr>
          <w:rFonts w:ascii="Times New Roman" w:hAnsi="Times New Roman" w:cs="Times New Roman"/>
          <w:b/>
          <w:sz w:val="28"/>
          <w:szCs w:val="28"/>
        </w:rPr>
        <w:t xml:space="preserve"> 26.02.</w:t>
      </w:r>
      <w:r w:rsidR="007B39CE">
        <w:rPr>
          <w:rFonts w:ascii="Times New Roman" w:hAnsi="Times New Roman" w:cs="Times New Roman"/>
          <w:b/>
          <w:sz w:val="28"/>
          <w:szCs w:val="28"/>
        </w:rPr>
        <w:t>2021 №</w:t>
      </w:r>
      <w:r>
        <w:rPr>
          <w:rFonts w:ascii="Times New Roman" w:hAnsi="Times New Roman" w:cs="Times New Roman"/>
          <w:b/>
          <w:sz w:val="28"/>
          <w:szCs w:val="28"/>
        </w:rPr>
        <w:t xml:space="preserve"> 158</w:t>
      </w:r>
    </w:p>
    <w:p w:rsidR="007B39CE" w:rsidRDefault="007B39CE" w:rsidP="007B39C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B39CE" w:rsidRDefault="007B39CE" w:rsidP="007B39C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B39CE" w:rsidRDefault="007B39CE" w:rsidP="007B39C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B39CE" w:rsidRDefault="007B39CE" w:rsidP="007B39C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B39CE" w:rsidRDefault="007B39CE" w:rsidP="007B39C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ПРОГРАМА </w:t>
      </w:r>
    </w:p>
    <w:p w:rsidR="007B39CE" w:rsidRDefault="007B39CE" w:rsidP="007B39C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підтримки державної установи </w:t>
      </w:r>
    </w:p>
    <w:p w:rsidR="007B39CE" w:rsidRDefault="007B39CE" w:rsidP="007B39C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" Дрогобицька виправна колонія (№ 40)", що знаходиться на території Дрогобицької міської територіальної громади </w:t>
      </w:r>
    </w:p>
    <w:p w:rsidR="007B39CE" w:rsidRDefault="007B39CE" w:rsidP="007B39C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2021 - 2023 роки</w:t>
      </w:r>
    </w:p>
    <w:p w:rsidR="007B39CE" w:rsidRDefault="007B39CE" w:rsidP="007B39C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9CE" w:rsidRDefault="00953DB0" w:rsidP="007B39C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3DB0">
        <w:pict>
          <v:rect id="_x0000_s1026" style="position:absolute;left:0;text-align:left;margin-left:14.3pt;margin-top:7.05pt;width:201.45pt;height:147.45pt;z-index:251656192" strokecolor="white [3212]">
            <v:textbox>
              <w:txbxContent>
                <w:p w:rsidR="007B39CE" w:rsidRDefault="007B39CE" w:rsidP="007B39CE"/>
              </w:txbxContent>
            </v:textbox>
          </v:rect>
        </w:pict>
      </w:r>
      <w:r w:rsidRPr="00953DB0">
        <w:pict>
          <v:rect id="_x0000_s1028" style="position:absolute;left:0;text-align:left;margin-left:14.3pt;margin-top:200.2pt;width:201.45pt;height:147.45pt;z-index:251657216" strokecolor="white [3212]">
            <v:textbox>
              <w:txbxContent>
                <w:p w:rsidR="007B39CE" w:rsidRDefault="007B39CE" w:rsidP="007B39CE"/>
              </w:txbxContent>
            </v:textbox>
          </v:rect>
        </w:pict>
      </w:r>
      <w:r w:rsidRPr="00953DB0">
        <w:pict>
          <v:rect id="_x0000_s1029" style="position:absolute;left:0;text-align:left;margin-left:150.75pt;margin-top:306.05pt;width:209.05pt;height:50.55pt;z-index:251658240" strokecolor="white [3212]">
            <v:textbox>
              <w:txbxContent>
                <w:p w:rsidR="007B39CE" w:rsidRDefault="007B39CE" w:rsidP="007B39CE"/>
                <w:p w:rsidR="007B39CE" w:rsidRDefault="007B39CE" w:rsidP="007B39C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м. Дрогобич, 2021 рік</w:t>
                  </w:r>
                </w:p>
              </w:txbxContent>
            </v:textbox>
          </v:rect>
        </w:pict>
      </w:r>
      <w:r w:rsidRPr="00953DB0">
        <w:pict>
          <v:rect id="_x0000_s1027" style="position:absolute;left:0;text-align:left;margin-left:260.8pt;margin-top:24.55pt;width:201.45pt;height:147.45pt;z-index:251659264" strokecolor="white [3212]">
            <v:textbox>
              <w:txbxContent>
                <w:p w:rsidR="007B39CE" w:rsidRDefault="007B39CE" w:rsidP="007B39CE"/>
              </w:txbxContent>
            </v:textbox>
          </v:rect>
        </w:pict>
      </w:r>
    </w:p>
    <w:p w:rsidR="007B39CE" w:rsidRDefault="007B39CE" w:rsidP="007B39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rPr>
          <w:rFonts w:ascii="Times New Roman" w:hAnsi="Times New Roman" w:cs="Times New Roman"/>
          <w:sz w:val="28"/>
          <w:szCs w:val="28"/>
        </w:rPr>
      </w:pPr>
    </w:p>
    <w:p w:rsidR="007B39CE" w:rsidRDefault="007B39CE" w:rsidP="007B39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13D9" w:rsidRDefault="00AA13D9" w:rsidP="00AA13D9">
      <w:pPr>
        <w:rPr>
          <w:rFonts w:ascii="Times New Roman" w:hAnsi="Times New Roman" w:cs="Times New Roman"/>
          <w:b/>
          <w:sz w:val="28"/>
          <w:szCs w:val="28"/>
        </w:rPr>
      </w:pPr>
    </w:p>
    <w:p w:rsidR="00AA13D9" w:rsidRDefault="00AA13D9" w:rsidP="00AA13D9">
      <w:pPr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ЗМІСТ</w:t>
      </w:r>
    </w:p>
    <w:tbl>
      <w:tblPr>
        <w:tblW w:w="9072" w:type="dxa"/>
        <w:tblInd w:w="817" w:type="dxa"/>
        <w:tblLook w:val="01E0"/>
      </w:tblPr>
      <w:tblGrid>
        <w:gridCol w:w="7229"/>
        <w:gridCol w:w="1843"/>
      </w:tblGrid>
      <w:tr w:rsidR="00AA13D9" w:rsidTr="00AA13D9">
        <w:tc>
          <w:tcPr>
            <w:tcW w:w="7229" w:type="dxa"/>
          </w:tcPr>
          <w:p w:rsidR="00AA13D9" w:rsidRDefault="00AA13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Стор.</w:t>
            </w: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1.Загальні положення</w:t>
            </w:r>
          </w:p>
        </w:tc>
        <w:tc>
          <w:tcPr>
            <w:tcW w:w="1843" w:type="dxa"/>
            <w:hideMark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A13D9" w:rsidTr="00AA13D9">
        <w:trPr>
          <w:trHeight w:val="1765"/>
        </w:trPr>
        <w:tc>
          <w:tcPr>
            <w:tcW w:w="7229" w:type="dxa"/>
          </w:tcPr>
          <w:p w:rsidR="00AA13D9" w:rsidRDefault="00AA13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2.Аналіз стану, проблем та обґрунтування необхідності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реалізації Програми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підтримки державної установи </w:t>
            </w:r>
          </w:p>
          <w:p w:rsidR="00AA13D9" w:rsidRDefault="00AA13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 Дрогобицька виправна колонія (№ 40)", що знаходиться на території Дрогобицької міської територіальної громади </w:t>
            </w:r>
          </w:p>
          <w:p w:rsidR="00AA13D9" w:rsidRDefault="00AA13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2021 - 2023 роки</w:t>
            </w:r>
          </w:p>
          <w:p w:rsidR="00AA13D9" w:rsidRDefault="00AA13D9">
            <w:pPr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Мета, цілі та інструменти реалізації Програми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підтримки державної установи " Дрогобицька виправна колонія (№ 40)", що знаходиться на території Дрогобицької міської територіальної громади на 2021 - 2023 роки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  </w:t>
            </w:r>
          </w:p>
        </w:tc>
        <w:tc>
          <w:tcPr>
            <w:tcW w:w="1843" w:type="dxa"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13D9" w:rsidTr="00AA13D9">
        <w:tc>
          <w:tcPr>
            <w:tcW w:w="7229" w:type="dxa"/>
          </w:tcPr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Заходи та механізм реалізації Програми</w:t>
            </w:r>
          </w:p>
          <w:p w:rsidR="00AA13D9" w:rsidRDefault="00AA13D9">
            <w:pPr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Фінансове забезпечення Програми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5-6</w:t>
            </w: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 Очікувані результати </w:t>
            </w:r>
          </w:p>
        </w:tc>
        <w:tc>
          <w:tcPr>
            <w:tcW w:w="1843" w:type="dxa"/>
            <w:hideMark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A13D9" w:rsidTr="00AA13D9">
        <w:trPr>
          <w:trHeight w:val="1388"/>
        </w:trPr>
        <w:tc>
          <w:tcPr>
            <w:tcW w:w="7229" w:type="dxa"/>
          </w:tcPr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Координація та контроль за виконанням Програми</w:t>
            </w:r>
          </w:p>
          <w:p w:rsidR="00AA13D9" w:rsidRDefault="00AA13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AA13D9" w:rsidRDefault="00AA13D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ind w:firstLine="72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ДОДАТКИ: </w:t>
            </w:r>
          </w:p>
        </w:tc>
        <w:tc>
          <w:tcPr>
            <w:tcW w:w="1843" w:type="dxa"/>
          </w:tcPr>
          <w:p w:rsidR="00AA13D9" w:rsidRDefault="00AA13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 Паспорт Програми </w:t>
            </w:r>
          </w:p>
        </w:tc>
        <w:tc>
          <w:tcPr>
            <w:tcW w:w="1843" w:type="dxa"/>
          </w:tcPr>
          <w:p w:rsidR="00AA13D9" w:rsidRDefault="00AA13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 Ресурсне забезпечення реалізації Програми </w:t>
            </w:r>
          </w:p>
        </w:tc>
        <w:tc>
          <w:tcPr>
            <w:tcW w:w="1843" w:type="dxa"/>
          </w:tcPr>
          <w:p w:rsidR="00AA13D9" w:rsidRDefault="00AA13D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3D9" w:rsidTr="00AA13D9">
        <w:tc>
          <w:tcPr>
            <w:tcW w:w="7229" w:type="dxa"/>
            <w:hideMark/>
          </w:tcPr>
          <w:p w:rsidR="00AA13D9" w:rsidRDefault="00AA13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 Перелік завдань, заходів та показників Програми</w:t>
            </w:r>
          </w:p>
        </w:tc>
        <w:tc>
          <w:tcPr>
            <w:tcW w:w="1843" w:type="dxa"/>
          </w:tcPr>
          <w:p w:rsidR="00AA13D9" w:rsidRDefault="00AA13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3D9" w:rsidRDefault="00AA13D9" w:rsidP="00AA13D9">
      <w:pPr>
        <w:rPr>
          <w:rFonts w:ascii="Times New Roman" w:hAnsi="Times New Roman" w:cs="Times New Roman"/>
          <w:sz w:val="28"/>
          <w:szCs w:val="28"/>
        </w:rPr>
      </w:pPr>
    </w:p>
    <w:p w:rsidR="00AA13D9" w:rsidRDefault="00AA13D9" w:rsidP="00AA13D9">
      <w:pPr>
        <w:rPr>
          <w:rFonts w:ascii="Times New Roman" w:hAnsi="Times New Roman" w:cs="Times New Roman"/>
          <w:sz w:val="28"/>
          <w:szCs w:val="28"/>
        </w:rPr>
      </w:pPr>
    </w:p>
    <w:p w:rsidR="00AA13D9" w:rsidRDefault="00AA13D9" w:rsidP="00AA1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D9" w:rsidRDefault="00AA13D9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D9" w:rsidRDefault="00AA13D9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D9" w:rsidRDefault="00AA13D9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D9" w:rsidRDefault="00AA13D9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10C" w:rsidRPr="0007510C" w:rsidRDefault="0007510C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 xml:space="preserve">    ПРОГРАМА </w:t>
      </w:r>
    </w:p>
    <w:p w:rsidR="0007510C" w:rsidRPr="0007510C" w:rsidRDefault="0007510C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 xml:space="preserve">підтримки державної установи </w:t>
      </w:r>
    </w:p>
    <w:p w:rsidR="0007510C" w:rsidRPr="0007510C" w:rsidRDefault="0007510C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 xml:space="preserve">" Дрогобицька виправна колонія (№ 40)", що знаходиться на території Дрогобицької міської територіальної громади </w:t>
      </w:r>
    </w:p>
    <w:p w:rsidR="0007510C" w:rsidRPr="0007510C" w:rsidRDefault="0007510C" w:rsidP="00075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>на 2021 - 2023 роки</w:t>
      </w:r>
    </w:p>
    <w:p w:rsidR="00AD4FCC" w:rsidRDefault="00AD4FCC" w:rsidP="00AD4F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4FCC" w:rsidRDefault="00AD4FCC" w:rsidP="00AD4F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4FCC" w:rsidRPr="00AD4FCC" w:rsidRDefault="00AD4FCC" w:rsidP="00AD4FCC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  <w:r w:rsidRPr="00AD4F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4FCC" w:rsidRPr="00AD4FCC" w:rsidRDefault="00AD4FCC" w:rsidP="00AD4F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D4FCC" w:rsidRPr="00005812" w:rsidRDefault="00AD4FCC" w:rsidP="00AD4F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5812">
        <w:rPr>
          <w:rFonts w:ascii="Times New Roman" w:hAnsi="Times New Roman" w:cs="Times New Roman"/>
          <w:sz w:val="28"/>
          <w:szCs w:val="28"/>
        </w:rPr>
        <w:t>Заплановане Міністерством юстиції України відновлення  законсервован</w:t>
      </w:r>
      <w:r>
        <w:rPr>
          <w:rFonts w:ascii="Times New Roman" w:hAnsi="Times New Roman" w:cs="Times New Roman"/>
          <w:sz w:val="28"/>
          <w:szCs w:val="28"/>
        </w:rPr>
        <w:t>их приміщень державної установи</w:t>
      </w:r>
      <w:r w:rsidRPr="00005812">
        <w:rPr>
          <w:rFonts w:ascii="Times New Roman" w:hAnsi="Times New Roman" w:cs="Times New Roman"/>
          <w:sz w:val="28"/>
          <w:szCs w:val="28"/>
        </w:rPr>
        <w:t xml:space="preserve"> "Дрогобицька виправна колонія (№ 40)" в рамках процесу оптимізації установ виконання покарань Державної кримінально - виконавчої служби, що має на меті створення більш ефективної структури, кінцевому варіанті призведе до створення різних локальних секторів установи з іншими видами відбування покарань та надасть змогу створити нові робочі місця.  </w:t>
      </w:r>
    </w:p>
    <w:p w:rsidR="0007510C" w:rsidRDefault="0007510C" w:rsidP="00AD4FCC">
      <w:pPr>
        <w:pStyle w:val="a5"/>
      </w:pPr>
    </w:p>
    <w:p w:rsidR="00444B9A" w:rsidRPr="0007510C" w:rsidRDefault="00B63C66" w:rsidP="009C5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F75E9">
        <w:rPr>
          <w:rFonts w:ascii="Times New Roman" w:hAnsi="Times New Roman"/>
          <w:b/>
          <w:bCs/>
          <w:sz w:val="28"/>
          <w:szCs w:val="28"/>
        </w:rPr>
        <w:t>АНАЛІЗ СТАНУ, ПРОБЛЕМ ТА ОБГРУНТУВАННЯ НЕОБХІДНОСТІ РЕАЛІЗАЦІЇ</w:t>
      </w:r>
      <w:r w:rsidR="009C5D70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  <w:r w:rsidR="00444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B9A" w:rsidRPr="0007510C">
        <w:rPr>
          <w:rFonts w:ascii="Times New Roman" w:hAnsi="Times New Roman" w:cs="Times New Roman"/>
          <w:b/>
          <w:sz w:val="28"/>
          <w:szCs w:val="28"/>
        </w:rPr>
        <w:t xml:space="preserve">підтримки державної установи </w:t>
      </w:r>
    </w:p>
    <w:p w:rsidR="00444B9A" w:rsidRPr="0007510C" w:rsidRDefault="00444B9A" w:rsidP="009C5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 xml:space="preserve">" Дрогобицька виправна колонія (№ 40)", що знаходиться на території Дрогобицької міської територіальної громади </w:t>
      </w:r>
    </w:p>
    <w:p w:rsidR="00444B9A" w:rsidRPr="0007510C" w:rsidRDefault="00444B9A" w:rsidP="009C5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>на 2021 - 2023 роки</w:t>
      </w:r>
    </w:p>
    <w:p w:rsidR="00575F85" w:rsidRPr="00F83787" w:rsidRDefault="00575F85" w:rsidP="00F837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F7A" w:rsidRPr="00005812" w:rsidRDefault="00B63C66" w:rsidP="002101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5812">
        <w:rPr>
          <w:rFonts w:ascii="Times New Roman" w:hAnsi="Times New Roman" w:cs="Times New Roman"/>
          <w:sz w:val="28"/>
          <w:szCs w:val="28"/>
        </w:rPr>
        <w:t>2.</w:t>
      </w:r>
      <w:r w:rsidR="00CD0C2B">
        <w:rPr>
          <w:rFonts w:ascii="Times New Roman" w:hAnsi="Times New Roman" w:cs="Times New Roman"/>
          <w:sz w:val="28"/>
          <w:szCs w:val="28"/>
        </w:rPr>
        <w:t>1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Недостатня потужніст</w:t>
      </w:r>
      <w:r w:rsidR="00B00B72" w:rsidRPr="00005812">
        <w:rPr>
          <w:rFonts w:ascii="Times New Roman" w:hAnsi="Times New Roman" w:cs="Times New Roman"/>
          <w:sz w:val="28"/>
          <w:szCs w:val="28"/>
        </w:rPr>
        <w:t>ь наявних трансформаторів не в повній мірі</w:t>
      </w:r>
      <w:r w:rsidR="00053E9F" w:rsidRPr="00005812">
        <w:rPr>
          <w:rFonts w:ascii="Times New Roman" w:hAnsi="Times New Roman" w:cs="Times New Roman"/>
          <w:sz w:val="28"/>
          <w:szCs w:val="28"/>
        </w:rPr>
        <w:t xml:space="preserve"> за</w:t>
      </w:r>
      <w:r w:rsidR="00B00B72" w:rsidRPr="00005812">
        <w:rPr>
          <w:rFonts w:ascii="Times New Roman" w:hAnsi="Times New Roman" w:cs="Times New Roman"/>
          <w:sz w:val="28"/>
          <w:szCs w:val="28"/>
        </w:rPr>
        <w:t>безпечує</w:t>
      </w:r>
      <w:r w:rsidR="00053E9F" w:rsidRPr="00005812"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B00B72" w:rsidRPr="00005812">
        <w:rPr>
          <w:rFonts w:ascii="Times New Roman" w:hAnsi="Times New Roman" w:cs="Times New Roman"/>
          <w:sz w:val="28"/>
          <w:szCs w:val="28"/>
        </w:rPr>
        <w:t>и установи та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житлових будинків</w:t>
      </w:r>
      <w:r w:rsidR="00053E9F" w:rsidRPr="00005812">
        <w:rPr>
          <w:rFonts w:ascii="Times New Roman" w:hAnsi="Times New Roman" w:cs="Times New Roman"/>
          <w:sz w:val="28"/>
          <w:szCs w:val="28"/>
        </w:rPr>
        <w:t xml:space="preserve"> електроенергією, </w:t>
      </w:r>
      <w:r w:rsidR="00575F85" w:rsidRPr="00005812">
        <w:rPr>
          <w:rFonts w:ascii="Times New Roman" w:hAnsi="Times New Roman" w:cs="Times New Roman"/>
          <w:sz w:val="28"/>
          <w:szCs w:val="28"/>
        </w:rPr>
        <w:t>призводи</w:t>
      </w:r>
      <w:r w:rsidR="00053E9F" w:rsidRPr="00005812">
        <w:rPr>
          <w:rFonts w:ascii="Times New Roman" w:hAnsi="Times New Roman" w:cs="Times New Roman"/>
          <w:sz w:val="28"/>
          <w:szCs w:val="28"/>
        </w:rPr>
        <w:t>ть до частих поламок обладнання.</w:t>
      </w:r>
      <w:r w:rsidR="00B00B72" w:rsidRPr="00005812">
        <w:rPr>
          <w:rFonts w:ascii="Times New Roman" w:hAnsi="Times New Roman" w:cs="Times New Roman"/>
          <w:sz w:val="28"/>
          <w:szCs w:val="28"/>
        </w:rPr>
        <w:t xml:space="preserve"> В результаті цього, засуджені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установи та</w:t>
      </w:r>
      <w:r w:rsidR="00B00B72" w:rsidRPr="00005812">
        <w:rPr>
          <w:rFonts w:ascii="Times New Roman" w:hAnsi="Times New Roman" w:cs="Times New Roman"/>
          <w:sz w:val="28"/>
          <w:szCs w:val="28"/>
        </w:rPr>
        <w:t xml:space="preserve"> мешканці будинків на вулицях Холмська, 2 та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Трускаве</w:t>
      </w:r>
      <w:r w:rsidR="00B00B72" w:rsidRPr="00005812">
        <w:rPr>
          <w:rFonts w:ascii="Times New Roman" w:hAnsi="Times New Roman" w:cs="Times New Roman"/>
          <w:sz w:val="28"/>
          <w:szCs w:val="28"/>
        </w:rPr>
        <w:t>цька, 75, 79 тривалий час залишаються без електроенергії, а також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B00B72" w:rsidRPr="00005812">
        <w:rPr>
          <w:rFonts w:ascii="Times New Roman" w:hAnsi="Times New Roman" w:cs="Times New Roman"/>
          <w:sz w:val="28"/>
          <w:szCs w:val="28"/>
        </w:rPr>
        <w:t xml:space="preserve">це 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призводить до аварійної роботи системи </w:t>
      </w:r>
      <w:r w:rsidR="00210131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575F85" w:rsidRPr="00005812">
        <w:rPr>
          <w:rFonts w:ascii="Times New Roman" w:hAnsi="Times New Roman" w:cs="Times New Roman"/>
          <w:sz w:val="28"/>
          <w:szCs w:val="28"/>
        </w:rPr>
        <w:t>охорони установи. Тому</w:t>
      </w:r>
      <w:r w:rsidR="00F140F9" w:rsidRPr="00005812">
        <w:rPr>
          <w:rFonts w:ascii="Times New Roman" w:hAnsi="Times New Roman" w:cs="Times New Roman"/>
          <w:sz w:val="28"/>
          <w:szCs w:val="28"/>
        </w:rPr>
        <w:t>,</w:t>
      </w:r>
      <w:r w:rsidR="00575F85" w:rsidRPr="00005812">
        <w:rPr>
          <w:rFonts w:ascii="Times New Roman" w:hAnsi="Times New Roman" w:cs="Times New Roman"/>
          <w:sz w:val="28"/>
          <w:szCs w:val="28"/>
        </w:rPr>
        <w:t xml:space="preserve"> одним  з першочергових заходів є розширення трансформаторної підстанції установи ( в межах охороняємої зони) з монта</w:t>
      </w:r>
      <w:r w:rsidR="00F140F9" w:rsidRPr="00005812">
        <w:rPr>
          <w:rFonts w:ascii="Times New Roman" w:hAnsi="Times New Roman" w:cs="Times New Roman"/>
          <w:sz w:val="28"/>
          <w:szCs w:val="28"/>
        </w:rPr>
        <w:t xml:space="preserve">жем  додаткового трансформатора, </w:t>
      </w:r>
      <w:r w:rsidR="005E1F7A" w:rsidRPr="00005812">
        <w:rPr>
          <w:rFonts w:ascii="Times New Roman" w:hAnsi="Times New Roman" w:cs="Times New Roman"/>
          <w:sz w:val="28"/>
          <w:szCs w:val="28"/>
        </w:rPr>
        <w:t xml:space="preserve">який отриманий з </w:t>
      </w:r>
      <w:r w:rsidR="00F140F9" w:rsidRPr="00005812">
        <w:rPr>
          <w:rFonts w:ascii="Times New Roman" w:hAnsi="Times New Roman" w:cs="Times New Roman"/>
          <w:sz w:val="28"/>
          <w:szCs w:val="28"/>
        </w:rPr>
        <w:t xml:space="preserve">іншого законсервованого об’єкту </w:t>
      </w:r>
      <w:r w:rsidR="005E1F7A" w:rsidRPr="00005812">
        <w:rPr>
          <w:rFonts w:ascii="Times New Roman" w:hAnsi="Times New Roman" w:cs="Times New Roman"/>
          <w:sz w:val="28"/>
          <w:szCs w:val="28"/>
        </w:rPr>
        <w:t>та відновле</w:t>
      </w:r>
      <w:r w:rsidR="00F140F9" w:rsidRPr="00005812">
        <w:rPr>
          <w:rFonts w:ascii="Times New Roman" w:hAnsi="Times New Roman" w:cs="Times New Roman"/>
          <w:sz w:val="28"/>
          <w:szCs w:val="28"/>
        </w:rPr>
        <w:t>ний за кошти спецфонду установи</w:t>
      </w:r>
      <w:r w:rsidR="005E1F7A" w:rsidRPr="00005812">
        <w:rPr>
          <w:rFonts w:ascii="Times New Roman" w:hAnsi="Times New Roman" w:cs="Times New Roman"/>
          <w:sz w:val="28"/>
          <w:szCs w:val="28"/>
        </w:rPr>
        <w:t>. Монтаж і підключення додаткового трансформатора надасть змогу рівномірно розподілити навантаження на всі наявн</w:t>
      </w:r>
      <w:r w:rsidR="00F140F9" w:rsidRPr="00005812">
        <w:rPr>
          <w:rFonts w:ascii="Times New Roman" w:hAnsi="Times New Roman" w:cs="Times New Roman"/>
          <w:sz w:val="28"/>
          <w:szCs w:val="28"/>
        </w:rPr>
        <w:t>і трансформатор</w:t>
      </w:r>
      <w:r w:rsidR="00BD7646" w:rsidRPr="00005812">
        <w:rPr>
          <w:rFonts w:ascii="Times New Roman" w:hAnsi="Times New Roman" w:cs="Times New Roman"/>
          <w:sz w:val="28"/>
          <w:szCs w:val="28"/>
        </w:rPr>
        <w:t xml:space="preserve">и, а також </w:t>
      </w:r>
      <w:r w:rsidR="00F140F9" w:rsidRPr="00005812">
        <w:rPr>
          <w:rFonts w:ascii="Times New Roman" w:hAnsi="Times New Roman" w:cs="Times New Roman"/>
          <w:sz w:val="28"/>
          <w:szCs w:val="28"/>
        </w:rPr>
        <w:t>максимально і безперебійно постачати електроенергію в установу та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житлові будинки</w:t>
      </w:r>
      <w:r w:rsidR="005E1F7A" w:rsidRPr="00005812">
        <w:rPr>
          <w:rFonts w:ascii="Times New Roman" w:hAnsi="Times New Roman" w:cs="Times New Roman"/>
          <w:sz w:val="28"/>
          <w:szCs w:val="28"/>
        </w:rPr>
        <w:t>.</w:t>
      </w:r>
    </w:p>
    <w:p w:rsidR="005E1F7A" w:rsidRPr="00005812" w:rsidRDefault="005E1F7A" w:rsidP="007E65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5812">
        <w:rPr>
          <w:rFonts w:ascii="Times New Roman" w:hAnsi="Times New Roman" w:cs="Times New Roman"/>
          <w:sz w:val="28"/>
          <w:szCs w:val="28"/>
        </w:rPr>
        <w:t>2.</w:t>
      </w:r>
      <w:r w:rsidR="00B63C66" w:rsidRPr="00005812">
        <w:rPr>
          <w:rFonts w:ascii="Times New Roman" w:hAnsi="Times New Roman" w:cs="Times New Roman"/>
          <w:sz w:val="28"/>
          <w:szCs w:val="28"/>
        </w:rPr>
        <w:t>2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024923" w:rsidRPr="00005812">
        <w:rPr>
          <w:rFonts w:ascii="Times New Roman" w:hAnsi="Times New Roman" w:cs="Times New Roman"/>
          <w:sz w:val="28"/>
          <w:szCs w:val="28"/>
        </w:rPr>
        <w:t xml:space="preserve"> Відсутній резервний канал</w:t>
      </w:r>
      <w:r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A1149A" w:rsidRPr="00005812">
        <w:rPr>
          <w:rFonts w:ascii="Times New Roman" w:hAnsi="Times New Roman" w:cs="Times New Roman"/>
          <w:sz w:val="28"/>
          <w:szCs w:val="28"/>
        </w:rPr>
        <w:t xml:space="preserve"> електропостачання від підстанції № 5 Дрог</w:t>
      </w:r>
      <w:r w:rsidR="00024923" w:rsidRPr="00005812">
        <w:rPr>
          <w:rFonts w:ascii="Times New Roman" w:hAnsi="Times New Roman" w:cs="Times New Roman"/>
          <w:sz w:val="28"/>
          <w:szCs w:val="28"/>
        </w:rPr>
        <w:t>обицького РЕМ, де на даний час прокладений кабель, проте відсутня обладнана чарунка. Тому, необхідно провести</w:t>
      </w:r>
      <w:r w:rsidR="00A1149A" w:rsidRPr="00005812">
        <w:rPr>
          <w:rFonts w:ascii="Times New Roman" w:hAnsi="Times New Roman" w:cs="Times New Roman"/>
          <w:sz w:val="28"/>
          <w:szCs w:val="28"/>
        </w:rPr>
        <w:t xml:space="preserve"> монтаж даного кабелю у трансформаторній підстанції установи</w:t>
      </w:r>
      <w:r w:rsidR="00024923" w:rsidRPr="00005812">
        <w:rPr>
          <w:rFonts w:ascii="Times New Roman" w:hAnsi="Times New Roman" w:cs="Times New Roman"/>
          <w:sz w:val="28"/>
          <w:szCs w:val="28"/>
        </w:rPr>
        <w:t xml:space="preserve"> та перевірити цілісність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кабелю</w:t>
      </w:r>
      <w:r w:rsidR="00A1149A" w:rsidRPr="00005812">
        <w:rPr>
          <w:rFonts w:ascii="Times New Roman" w:hAnsi="Times New Roman" w:cs="Times New Roman"/>
          <w:sz w:val="28"/>
          <w:szCs w:val="28"/>
        </w:rPr>
        <w:t xml:space="preserve">. </w:t>
      </w:r>
      <w:r w:rsidR="007E657E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7E657E" w:rsidRPr="00005812">
        <w:rPr>
          <w:rFonts w:ascii="Times New Roman" w:hAnsi="Times New Roman" w:cs="Times New Roman"/>
          <w:sz w:val="28"/>
          <w:szCs w:val="28"/>
        </w:rPr>
        <w:lastRenderedPageBreak/>
        <w:t>Монта</w:t>
      </w:r>
      <w:r w:rsidR="00024923" w:rsidRPr="00005812">
        <w:rPr>
          <w:rFonts w:ascii="Times New Roman" w:hAnsi="Times New Roman" w:cs="Times New Roman"/>
          <w:sz w:val="28"/>
          <w:szCs w:val="28"/>
        </w:rPr>
        <w:t xml:space="preserve">ж та </w:t>
      </w:r>
      <w:r w:rsidR="007E657E" w:rsidRPr="00005812">
        <w:rPr>
          <w:rFonts w:ascii="Times New Roman" w:hAnsi="Times New Roman" w:cs="Times New Roman"/>
          <w:sz w:val="28"/>
          <w:szCs w:val="28"/>
        </w:rPr>
        <w:t>введення в експлуатацію р</w:t>
      </w:r>
      <w:r w:rsidR="00024923" w:rsidRPr="00005812">
        <w:rPr>
          <w:rFonts w:ascii="Times New Roman" w:hAnsi="Times New Roman" w:cs="Times New Roman"/>
          <w:sz w:val="28"/>
          <w:szCs w:val="28"/>
        </w:rPr>
        <w:t xml:space="preserve">езервного живлення надасть 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7E657E" w:rsidRPr="00005812">
        <w:rPr>
          <w:rFonts w:ascii="Times New Roman" w:hAnsi="Times New Roman" w:cs="Times New Roman"/>
          <w:sz w:val="28"/>
          <w:szCs w:val="28"/>
        </w:rPr>
        <w:t>без</w:t>
      </w:r>
      <w:r w:rsidR="00024923" w:rsidRPr="00005812">
        <w:rPr>
          <w:rFonts w:ascii="Times New Roman" w:hAnsi="Times New Roman" w:cs="Times New Roman"/>
          <w:sz w:val="28"/>
          <w:szCs w:val="28"/>
        </w:rPr>
        <w:t>перебійно постачати електроенергію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в установу ти житлові будинки.</w:t>
      </w:r>
    </w:p>
    <w:p w:rsidR="00B63C66" w:rsidRPr="00005812" w:rsidRDefault="00576E9E" w:rsidP="007E65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Водопостачання в установу здійснюється через  насосну станцію установи, яка знаходиться біля озера парку ім. Б.Хмельницького</w:t>
      </w:r>
      <w:r w:rsidR="00024923" w:rsidRPr="00005812">
        <w:rPr>
          <w:rFonts w:ascii="Times New Roman" w:hAnsi="Times New Roman" w:cs="Times New Roman"/>
          <w:sz w:val="28"/>
          <w:szCs w:val="28"/>
        </w:rPr>
        <w:t xml:space="preserve"> на вул. Трускавецька</w:t>
      </w:r>
      <w:r w:rsidR="002A0447" w:rsidRPr="00005812">
        <w:rPr>
          <w:rFonts w:ascii="Times New Roman" w:hAnsi="Times New Roman" w:cs="Times New Roman"/>
          <w:sz w:val="28"/>
          <w:szCs w:val="28"/>
        </w:rPr>
        <w:t>. Вода подається насосами через водогін протяжністю 1800 метрів. Насоси та інше обладнання, яке вико</w:t>
      </w:r>
      <w:r w:rsidR="00024923" w:rsidRPr="00005812">
        <w:rPr>
          <w:rFonts w:ascii="Times New Roman" w:hAnsi="Times New Roman" w:cs="Times New Roman"/>
          <w:sz w:val="28"/>
          <w:szCs w:val="28"/>
        </w:rPr>
        <w:t>ристовується на станції, є</w:t>
      </w:r>
      <w:r w:rsidR="004A435C" w:rsidRPr="00005812">
        <w:rPr>
          <w:rFonts w:ascii="Times New Roman" w:hAnsi="Times New Roman" w:cs="Times New Roman"/>
          <w:sz w:val="28"/>
          <w:szCs w:val="28"/>
        </w:rPr>
        <w:t xml:space="preserve"> застарілими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, </w:t>
      </w:r>
      <w:r w:rsidR="004A435C" w:rsidRPr="00005812">
        <w:rPr>
          <w:rFonts w:ascii="Times New Roman" w:hAnsi="Times New Roman" w:cs="Times New Roman"/>
          <w:sz w:val="28"/>
          <w:szCs w:val="28"/>
        </w:rPr>
        <w:t xml:space="preserve">їх ресурс </w:t>
      </w:r>
      <w:r w:rsidR="00EB1414" w:rsidRPr="00005812">
        <w:rPr>
          <w:rFonts w:ascii="Times New Roman" w:hAnsi="Times New Roman" w:cs="Times New Roman"/>
          <w:sz w:val="28"/>
          <w:szCs w:val="28"/>
        </w:rPr>
        <w:t>відпрацьований, виникає потреба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постійних ремонтів. </w:t>
      </w:r>
      <w:r w:rsidR="003C5BE3" w:rsidRPr="00005812">
        <w:rPr>
          <w:rFonts w:ascii="Times New Roman" w:hAnsi="Times New Roman" w:cs="Times New Roman"/>
          <w:sz w:val="28"/>
          <w:szCs w:val="28"/>
        </w:rPr>
        <w:t xml:space="preserve">    </w:t>
      </w:r>
      <w:r w:rsidR="002A0447" w:rsidRPr="00005812">
        <w:rPr>
          <w:rFonts w:ascii="Times New Roman" w:hAnsi="Times New Roman" w:cs="Times New Roman"/>
          <w:sz w:val="28"/>
          <w:szCs w:val="28"/>
        </w:rPr>
        <w:t>Зрозуміло</w:t>
      </w:r>
      <w:r w:rsidR="003C5BE3" w:rsidRPr="00005812">
        <w:rPr>
          <w:rFonts w:ascii="Times New Roman" w:hAnsi="Times New Roman" w:cs="Times New Roman"/>
          <w:sz w:val="28"/>
          <w:szCs w:val="28"/>
        </w:rPr>
        <w:t>,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 що ц</w:t>
      </w:r>
      <w:r w:rsidR="003C5BE3" w:rsidRPr="00005812">
        <w:rPr>
          <w:rFonts w:ascii="Times New Roman" w:hAnsi="Times New Roman" w:cs="Times New Roman"/>
          <w:sz w:val="28"/>
          <w:szCs w:val="28"/>
        </w:rPr>
        <w:t xml:space="preserve">е обладнання </w:t>
      </w:r>
      <w:r w:rsidR="002A0447" w:rsidRPr="00005812">
        <w:rPr>
          <w:rFonts w:ascii="Times New Roman" w:hAnsi="Times New Roman" w:cs="Times New Roman"/>
          <w:sz w:val="28"/>
          <w:szCs w:val="28"/>
        </w:rPr>
        <w:t xml:space="preserve">є надзвичайно </w:t>
      </w:r>
      <w:proofErr w:type="spellStart"/>
      <w:r w:rsidR="002A0447" w:rsidRPr="00005812">
        <w:rPr>
          <w:rFonts w:ascii="Times New Roman" w:hAnsi="Times New Roman" w:cs="Times New Roman"/>
          <w:sz w:val="28"/>
          <w:szCs w:val="28"/>
        </w:rPr>
        <w:t>енергозатратним</w:t>
      </w:r>
      <w:proofErr w:type="spellEnd"/>
      <w:r w:rsidR="002A0447" w:rsidRPr="00005812">
        <w:rPr>
          <w:rFonts w:ascii="Times New Roman" w:hAnsi="Times New Roman" w:cs="Times New Roman"/>
          <w:sz w:val="28"/>
          <w:szCs w:val="28"/>
        </w:rPr>
        <w:t xml:space="preserve"> у порівнянні із сучасним насосним обладнанням.</w:t>
      </w:r>
    </w:p>
    <w:p w:rsidR="002970B8" w:rsidRPr="0007510C" w:rsidRDefault="00B63C66" w:rsidP="00297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812">
        <w:rPr>
          <w:rFonts w:ascii="Times New Roman" w:hAnsi="Times New Roman" w:cs="Times New Roman"/>
          <w:b/>
          <w:sz w:val="28"/>
          <w:szCs w:val="28"/>
        </w:rPr>
        <w:t xml:space="preserve">3.   </w:t>
      </w:r>
      <w:r w:rsidR="00F837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787">
        <w:rPr>
          <w:rFonts w:ascii="Times New Roman" w:hAnsi="Times New Roman"/>
          <w:b/>
          <w:bCs/>
          <w:sz w:val="28"/>
          <w:szCs w:val="28"/>
        </w:rPr>
        <w:t>МЕТА, ЦІЛІ ТА ІНСТРУМЕНТИ РЕАЛІЗАЦІЇ ПРОГРАМИ</w:t>
      </w:r>
      <w:r w:rsidR="002970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70B8" w:rsidRPr="0007510C">
        <w:rPr>
          <w:rFonts w:ascii="Times New Roman" w:hAnsi="Times New Roman" w:cs="Times New Roman"/>
          <w:b/>
          <w:sz w:val="28"/>
          <w:szCs w:val="28"/>
        </w:rPr>
        <w:t xml:space="preserve">підтримки державної установи </w:t>
      </w:r>
    </w:p>
    <w:p w:rsidR="002970B8" w:rsidRPr="0007510C" w:rsidRDefault="002970B8" w:rsidP="00297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 xml:space="preserve">" Дрогобицька виправна колонія (№ 40)", що знаходиться на території Дрогобицької міської територіальної громади </w:t>
      </w:r>
    </w:p>
    <w:p w:rsidR="002970B8" w:rsidRPr="0007510C" w:rsidRDefault="002970B8" w:rsidP="00297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10C">
        <w:rPr>
          <w:rFonts w:ascii="Times New Roman" w:hAnsi="Times New Roman" w:cs="Times New Roman"/>
          <w:b/>
          <w:sz w:val="28"/>
          <w:szCs w:val="28"/>
        </w:rPr>
        <w:t>на 2021 - 2023 роки</w:t>
      </w:r>
    </w:p>
    <w:p w:rsidR="00B63C66" w:rsidRPr="00005812" w:rsidRDefault="00B63C66" w:rsidP="00F83787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D0C" w:rsidRPr="00005812" w:rsidRDefault="002970B8" w:rsidP="00E74D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DC7D0C" w:rsidRPr="00005812">
        <w:rPr>
          <w:rFonts w:ascii="Times New Roman" w:hAnsi="Times New Roman" w:cs="Times New Roman"/>
          <w:sz w:val="28"/>
          <w:szCs w:val="28"/>
        </w:rPr>
        <w:t xml:space="preserve">Відновити безперебійне 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якісне </w:t>
      </w:r>
      <w:r w:rsidR="00DC7D0C" w:rsidRPr="00005812">
        <w:rPr>
          <w:rFonts w:ascii="Times New Roman" w:hAnsi="Times New Roman" w:cs="Times New Roman"/>
          <w:sz w:val="28"/>
          <w:szCs w:val="28"/>
        </w:rPr>
        <w:t>постачання електроенергії та води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 до об’єктів</w:t>
      </w:r>
      <w:r w:rsidR="00DC7D0C" w:rsidRPr="00005812">
        <w:rPr>
          <w:rFonts w:ascii="Times New Roman" w:hAnsi="Times New Roman" w:cs="Times New Roman"/>
          <w:sz w:val="28"/>
          <w:szCs w:val="28"/>
        </w:rPr>
        <w:t xml:space="preserve">, </w:t>
      </w:r>
      <w:r w:rsidR="002F6B55" w:rsidRPr="00005812">
        <w:rPr>
          <w:rFonts w:ascii="Times New Roman" w:hAnsi="Times New Roman" w:cs="Times New Roman"/>
          <w:sz w:val="28"/>
          <w:szCs w:val="28"/>
        </w:rPr>
        <w:t>що створить належні комунально-побутові</w:t>
      </w:r>
      <w:r w:rsidR="00DC7D0C" w:rsidRPr="00005812">
        <w:rPr>
          <w:rFonts w:ascii="Times New Roman" w:hAnsi="Times New Roman" w:cs="Times New Roman"/>
          <w:sz w:val="28"/>
          <w:szCs w:val="28"/>
        </w:rPr>
        <w:t xml:space="preserve"> умов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и як </w:t>
      </w:r>
      <w:r w:rsidR="00DC7D0C" w:rsidRPr="00005812">
        <w:rPr>
          <w:rFonts w:ascii="Times New Roman" w:hAnsi="Times New Roman" w:cs="Times New Roman"/>
          <w:sz w:val="28"/>
          <w:szCs w:val="28"/>
        </w:rPr>
        <w:t>для засуджених</w:t>
      </w:r>
      <w:r w:rsidR="002F6B55" w:rsidRPr="00005812">
        <w:rPr>
          <w:rFonts w:ascii="Times New Roman" w:hAnsi="Times New Roman" w:cs="Times New Roman"/>
          <w:sz w:val="28"/>
          <w:szCs w:val="28"/>
        </w:rPr>
        <w:t>, які утримуються в установі</w:t>
      </w:r>
      <w:r w:rsidR="00DC7D0C" w:rsidRPr="00005812">
        <w:rPr>
          <w:rFonts w:ascii="Times New Roman" w:hAnsi="Times New Roman" w:cs="Times New Roman"/>
          <w:sz w:val="28"/>
          <w:szCs w:val="28"/>
        </w:rPr>
        <w:t xml:space="preserve">, так і для мешканців </w:t>
      </w:r>
      <w:r w:rsidR="002F6B55" w:rsidRPr="00005812">
        <w:rPr>
          <w:rFonts w:ascii="Times New Roman" w:hAnsi="Times New Roman" w:cs="Times New Roman"/>
          <w:sz w:val="28"/>
          <w:szCs w:val="28"/>
        </w:rPr>
        <w:t>житлових будинків на вулицях Холмська, 2 та Трускавецька, 75, 79.</w:t>
      </w:r>
    </w:p>
    <w:p w:rsidR="00B63C66" w:rsidRDefault="002970B8" w:rsidP="00E74D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3.2 С</w:t>
      </w:r>
      <w:r w:rsidR="002F6B55" w:rsidRPr="00005812">
        <w:rPr>
          <w:rFonts w:ascii="Times New Roman" w:hAnsi="Times New Roman" w:cs="Times New Roman"/>
          <w:sz w:val="28"/>
          <w:szCs w:val="28"/>
        </w:rPr>
        <w:t>прияти</w:t>
      </w:r>
      <w:r w:rsidR="00E74D32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B63C66" w:rsidRPr="00005812">
        <w:rPr>
          <w:rFonts w:ascii="Times New Roman" w:hAnsi="Times New Roman" w:cs="Times New Roman"/>
          <w:sz w:val="28"/>
          <w:szCs w:val="28"/>
        </w:rPr>
        <w:t xml:space="preserve">подальшій </w:t>
      </w:r>
      <w:proofErr w:type="spellStart"/>
      <w:r w:rsidR="00B63C66" w:rsidRPr="00005812">
        <w:rPr>
          <w:rFonts w:ascii="Times New Roman" w:hAnsi="Times New Roman" w:cs="Times New Roman"/>
          <w:sz w:val="28"/>
          <w:szCs w:val="28"/>
        </w:rPr>
        <w:t>ресоціалізації</w:t>
      </w:r>
      <w:proofErr w:type="spellEnd"/>
      <w:r w:rsidR="00B63C66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в </w:t>
      </w:r>
      <w:r w:rsidR="00B63C66" w:rsidRPr="00005812">
        <w:rPr>
          <w:rFonts w:ascii="Times New Roman" w:hAnsi="Times New Roman" w:cs="Times New Roman"/>
          <w:sz w:val="28"/>
          <w:szCs w:val="28"/>
        </w:rPr>
        <w:t xml:space="preserve">суспільство та 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 </w:t>
      </w:r>
      <w:r w:rsidR="00E74D32" w:rsidRPr="00005812">
        <w:rPr>
          <w:rFonts w:ascii="Times New Roman" w:hAnsi="Times New Roman" w:cs="Times New Roman"/>
          <w:sz w:val="28"/>
          <w:szCs w:val="28"/>
        </w:rPr>
        <w:t xml:space="preserve">забезпечення засуджених </w:t>
      </w:r>
      <w:r w:rsidR="002F6B55" w:rsidRPr="00005812">
        <w:rPr>
          <w:rFonts w:ascii="Times New Roman" w:hAnsi="Times New Roman" w:cs="Times New Roman"/>
          <w:sz w:val="28"/>
          <w:szCs w:val="28"/>
        </w:rPr>
        <w:t>право</w:t>
      </w:r>
      <w:r w:rsidR="00E74D32" w:rsidRPr="00005812">
        <w:rPr>
          <w:rFonts w:ascii="Times New Roman" w:hAnsi="Times New Roman" w:cs="Times New Roman"/>
          <w:sz w:val="28"/>
          <w:szCs w:val="28"/>
        </w:rPr>
        <w:t>м</w:t>
      </w:r>
      <w:r w:rsidR="002F6B55" w:rsidRPr="00005812">
        <w:rPr>
          <w:rFonts w:ascii="Times New Roman" w:hAnsi="Times New Roman" w:cs="Times New Roman"/>
          <w:sz w:val="28"/>
          <w:szCs w:val="28"/>
        </w:rPr>
        <w:t xml:space="preserve"> на належн</w:t>
      </w:r>
      <w:r w:rsidR="00B63C66" w:rsidRPr="00005812">
        <w:rPr>
          <w:rFonts w:ascii="Times New Roman" w:hAnsi="Times New Roman" w:cs="Times New Roman"/>
          <w:sz w:val="28"/>
          <w:szCs w:val="28"/>
        </w:rPr>
        <w:t>е матеріально - побутове забезпечення.</w:t>
      </w:r>
    </w:p>
    <w:p w:rsidR="0008518C" w:rsidRDefault="0008518C" w:rsidP="007E65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145D" w:rsidRPr="00655B0D" w:rsidRDefault="00B63C66" w:rsidP="00BA14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3C6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A145D">
        <w:rPr>
          <w:rFonts w:ascii="Times New Roman" w:hAnsi="Times New Roman"/>
          <w:b/>
          <w:bCs/>
          <w:sz w:val="28"/>
          <w:szCs w:val="28"/>
        </w:rPr>
        <w:t xml:space="preserve"> ЗАХОДИ ТА МЕХАНІЗМ РЕАЛІЗАЦІЇ ПРОГРАМИ</w:t>
      </w:r>
    </w:p>
    <w:p w:rsidR="002970B8" w:rsidRDefault="002970B8" w:rsidP="00297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145D" w:rsidRDefault="00BA145D" w:rsidP="00BA14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145D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45D">
        <w:rPr>
          <w:rFonts w:ascii="Times New Roman" w:hAnsi="Times New Roman" w:cs="Times New Roman"/>
          <w:sz w:val="28"/>
          <w:szCs w:val="28"/>
        </w:rPr>
        <w:t>Програма</w:t>
      </w:r>
      <w:r>
        <w:rPr>
          <w:rFonts w:ascii="Times New Roman" w:hAnsi="Times New Roman" w:cs="Times New Roman"/>
          <w:sz w:val="28"/>
          <w:szCs w:val="28"/>
        </w:rPr>
        <w:t xml:space="preserve"> передбачає виконання першочергових заходів щодо надійного електропостачання та водопостачання і дає змогу:</w:t>
      </w:r>
    </w:p>
    <w:p w:rsidR="00BA145D" w:rsidRDefault="00BA145D" w:rsidP="00BA14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мешканців будинків, що живляться від установи, безперебійним постачанням електроенергії та води;</w:t>
      </w:r>
    </w:p>
    <w:p w:rsidR="009C5D70" w:rsidRDefault="00BA145D" w:rsidP="009C5D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засуджених, які утримуються в установі,  безперебійним постачанням електроенергії та води, що дає змогу в повній мірі здійснювати дотримання  прав засуджених та недопущення ймовірних надзвичайних подій.</w:t>
      </w:r>
      <w:ins w:id="0" w:author="Я" w:date="2021-02-13T12:48:00Z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:rsidR="0008518C" w:rsidRDefault="00BA145D" w:rsidP="009C5D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18C" w:rsidRDefault="0008518C" w:rsidP="0008518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63C6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145D">
        <w:rPr>
          <w:rFonts w:ascii="Times New Roman" w:hAnsi="Times New Roman" w:cs="Times New Roman"/>
          <w:b/>
          <w:sz w:val="28"/>
          <w:szCs w:val="28"/>
        </w:rPr>
        <w:t xml:space="preserve"> ФІНАНСОВЕ ЗАБЕЗПЕЧЕННЯ ПРОГРАМИ</w:t>
      </w:r>
    </w:p>
    <w:p w:rsidR="009C5D70" w:rsidRPr="0036610E" w:rsidRDefault="009C5D70" w:rsidP="009C5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5B0D">
        <w:rPr>
          <w:rFonts w:ascii="Times New Roman" w:hAnsi="Times New Roman"/>
          <w:sz w:val="28"/>
          <w:szCs w:val="28"/>
        </w:rPr>
        <w:t xml:space="preserve">5.1. Реалізація заходів, передбачених цією Програмою, здійснюється за рахунок коштів бюджету Дрогобицької </w:t>
      </w:r>
      <w:r w:rsidRPr="0036610E">
        <w:rPr>
          <w:rFonts w:ascii="Times New Roman" w:hAnsi="Times New Roman"/>
          <w:sz w:val="28"/>
          <w:szCs w:val="28"/>
        </w:rPr>
        <w:t>міської  ТГ.</w:t>
      </w:r>
    </w:p>
    <w:p w:rsidR="009C5D70" w:rsidRDefault="009C5D70" w:rsidP="009C5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610E">
        <w:rPr>
          <w:rFonts w:ascii="Times New Roman" w:hAnsi="Times New Roman"/>
          <w:sz w:val="28"/>
          <w:szCs w:val="28"/>
        </w:rPr>
        <w:t>5.2. Обсяг фінансування визначається щороку</w:t>
      </w:r>
      <w:r w:rsidRPr="00655B0D">
        <w:rPr>
          <w:rFonts w:ascii="Times New Roman" w:hAnsi="Times New Roman"/>
          <w:sz w:val="28"/>
          <w:szCs w:val="28"/>
        </w:rPr>
        <w:t xml:space="preserve"> під час підготовки бюджету Дрогобицької міської ТГ на відповідний рік у межах видатків, передбачених головному розпоряднику бюджетних коштів</w:t>
      </w:r>
      <w:r>
        <w:rPr>
          <w:rFonts w:ascii="Times New Roman" w:hAnsi="Times New Roman"/>
          <w:sz w:val="28"/>
          <w:szCs w:val="28"/>
        </w:rPr>
        <w:t>.</w:t>
      </w:r>
    </w:p>
    <w:p w:rsidR="00452794" w:rsidRDefault="00452794" w:rsidP="000851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2794" w:rsidRPr="00AD1613" w:rsidRDefault="0008518C" w:rsidP="00AD161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794">
        <w:rPr>
          <w:rFonts w:ascii="Times New Roman" w:hAnsi="Times New Roman" w:cs="Times New Roman"/>
          <w:b/>
          <w:sz w:val="28"/>
          <w:szCs w:val="28"/>
        </w:rPr>
        <w:t>6</w:t>
      </w:r>
      <w:r w:rsidR="00452794" w:rsidRPr="00B63C6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1DF5">
        <w:rPr>
          <w:rFonts w:ascii="Times New Roman" w:hAnsi="Times New Roman" w:cs="Times New Roman"/>
          <w:b/>
          <w:sz w:val="28"/>
          <w:szCs w:val="28"/>
        </w:rPr>
        <w:t xml:space="preserve"> ОЧІКУВАНІ РЕЗУЛЬТАТИ</w:t>
      </w:r>
    </w:p>
    <w:p w:rsidR="00452794" w:rsidRDefault="00AD1613" w:rsidP="004527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4922D4">
        <w:rPr>
          <w:rFonts w:ascii="Times New Roman" w:hAnsi="Times New Roman" w:cs="Times New Roman"/>
          <w:sz w:val="28"/>
          <w:szCs w:val="28"/>
        </w:rPr>
        <w:t xml:space="preserve"> </w:t>
      </w:r>
      <w:r w:rsidR="00452794">
        <w:rPr>
          <w:rFonts w:ascii="Times New Roman" w:hAnsi="Times New Roman" w:cs="Times New Roman"/>
          <w:sz w:val="28"/>
          <w:szCs w:val="28"/>
        </w:rPr>
        <w:t xml:space="preserve">Виконання заходів Програми </w:t>
      </w:r>
      <w:r w:rsidR="008904BB">
        <w:rPr>
          <w:rFonts w:ascii="Times New Roman" w:hAnsi="Times New Roman" w:cs="Times New Roman"/>
          <w:sz w:val="28"/>
          <w:szCs w:val="28"/>
        </w:rPr>
        <w:t xml:space="preserve">надасть можливість протягом наступних 3 років забезпечити кращий рівень забезпечення населення та засуджених установи </w:t>
      </w:r>
      <w:proofErr w:type="spellStart"/>
      <w:r w:rsidR="008904BB">
        <w:rPr>
          <w:rFonts w:ascii="Times New Roman" w:hAnsi="Times New Roman" w:cs="Times New Roman"/>
          <w:sz w:val="28"/>
          <w:szCs w:val="28"/>
        </w:rPr>
        <w:t>енерго</w:t>
      </w:r>
      <w:proofErr w:type="spellEnd"/>
      <w:r w:rsidR="008904BB">
        <w:rPr>
          <w:rFonts w:ascii="Times New Roman" w:hAnsi="Times New Roman" w:cs="Times New Roman"/>
          <w:sz w:val="28"/>
          <w:szCs w:val="28"/>
        </w:rPr>
        <w:t xml:space="preserve"> - та водопостачанням.</w:t>
      </w:r>
    </w:p>
    <w:p w:rsidR="008904BB" w:rsidRPr="00452794" w:rsidRDefault="008B686C" w:rsidP="004527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   Буде створено</w:t>
      </w:r>
      <w:bookmarkStart w:id="1" w:name="_GoBack"/>
      <w:bookmarkEnd w:id="1"/>
      <w:r w:rsidRPr="00005812">
        <w:rPr>
          <w:rFonts w:ascii="Times New Roman" w:hAnsi="Times New Roman" w:cs="Times New Roman"/>
          <w:sz w:val="28"/>
          <w:szCs w:val="28"/>
        </w:rPr>
        <w:t xml:space="preserve"> належні комунально-побутові умови як для засуджених, які утримуються в установі, так і для мешканців житлових будинків на вулицях Холмська, 2 та Трускавецька, 75, 79</w:t>
      </w:r>
    </w:p>
    <w:p w:rsidR="008904BB" w:rsidRPr="00B63C66" w:rsidRDefault="008904BB" w:rsidP="008904B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КООРДИНАЦІЯ ТА КОНТРОЛЬ ЗА ХОДОМ ВИКОНАННЯ ПРОГРАМИ</w:t>
      </w:r>
    </w:p>
    <w:p w:rsidR="008904BB" w:rsidRDefault="00AD4FCC" w:rsidP="00AD4F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4EF">
        <w:rPr>
          <w:rFonts w:ascii="Times New Roman" w:hAnsi="Times New Roman" w:cs="Times New Roman"/>
          <w:sz w:val="28"/>
          <w:szCs w:val="28"/>
        </w:rPr>
        <w:t xml:space="preserve">7.1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D4FCC">
        <w:rPr>
          <w:rFonts w:ascii="Times New Roman" w:hAnsi="Times New Roman" w:cs="Times New Roman"/>
          <w:sz w:val="28"/>
          <w:szCs w:val="28"/>
        </w:rPr>
        <w:t>ержавна установа "Дрогобицька виправна колонія (№ 40) Міністерства юстиції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04BB" w:rsidRDefault="00353793" w:rsidP="008904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4BB" w:rsidRDefault="008904BB" w:rsidP="008904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04BB" w:rsidRPr="00353793" w:rsidRDefault="008904BB" w:rsidP="00353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793">
        <w:rPr>
          <w:rFonts w:ascii="Times New Roman" w:hAnsi="Times New Roman" w:cs="Times New Roman"/>
          <w:b/>
          <w:sz w:val="28"/>
          <w:szCs w:val="28"/>
        </w:rPr>
        <w:t xml:space="preserve">Начальник державної установи </w:t>
      </w:r>
    </w:p>
    <w:p w:rsidR="008904BB" w:rsidRPr="00353793" w:rsidRDefault="008904BB" w:rsidP="00353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793">
        <w:rPr>
          <w:rFonts w:ascii="Times New Roman" w:hAnsi="Times New Roman" w:cs="Times New Roman"/>
          <w:b/>
          <w:sz w:val="28"/>
          <w:szCs w:val="28"/>
        </w:rPr>
        <w:t>"Дрогобицька виправна колонія (№ 40)</w:t>
      </w:r>
    </w:p>
    <w:p w:rsidR="008904BB" w:rsidRPr="00353793" w:rsidRDefault="008904BB" w:rsidP="00353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793">
        <w:rPr>
          <w:rFonts w:ascii="Times New Roman" w:hAnsi="Times New Roman" w:cs="Times New Roman"/>
          <w:b/>
          <w:sz w:val="28"/>
          <w:szCs w:val="28"/>
        </w:rPr>
        <w:t xml:space="preserve">полковник внутрішньої служби </w:t>
      </w:r>
      <w:r w:rsidRPr="00353793">
        <w:rPr>
          <w:rFonts w:ascii="Times New Roman" w:hAnsi="Times New Roman" w:cs="Times New Roman"/>
          <w:b/>
          <w:sz w:val="28"/>
          <w:szCs w:val="28"/>
        </w:rPr>
        <w:tab/>
      </w:r>
      <w:r w:rsidRPr="00353793">
        <w:rPr>
          <w:rFonts w:ascii="Times New Roman" w:hAnsi="Times New Roman" w:cs="Times New Roman"/>
          <w:b/>
          <w:sz w:val="28"/>
          <w:szCs w:val="28"/>
        </w:rPr>
        <w:tab/>
      </w:r>
      <w:r w:rsidRPr="00353793">
        <w:rPr>
          <w:rFonts w:ascii="Times New Roman" w:hAnsi="Times New Roman" w:cs="Times New Roman"/>
          <w:b/>
          <w:sz w:val="28"/>
          <w:szCs w:val="28"/>
        </w:rPr>
        <w:tab/>
      </w:r>
      <w:r w:rsidRPr="00353793">
        <w:rPr>
          <w:rFonts w:ascii="Times New Roman" w:hAnsi="Times New Roman" w:cs="Times New Roman"/>
          <w:b/>
          <w:sz w:val="28"/>
          <w:szCs w:val="28"/>
        </w:rPr>
        <w:tab/>
      </w:r>
      <w:r w:rsidR="002718B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53793">
        <w:rPr>
          <w:rFonts w:ascii="Times New Roman" w:hAnsi="Times New Roman" w:cs="Times New Roman"/>
          <w:b/>
          <w:sz w:val="28"/>
          <w:szCs w:val="28"/>
        </w:rPr>
        <w:t>Олександр КУПЕЦЬ</w:t>
      </w:r>
    </w:p>
    <w:p w:rsidR="008904BB" w:rsidRPr="00353793" w:rsidRDefault="008904BB" w:rsidP="008904B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4BB" w:rsidRPr="008904BB" w:rsidRDefault="008904BB" w:rsidP="008904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518C" w:rsidRPr="0008518C" w:rsidRDefault="0008518C" w:rsidP="000851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518C" w:rsidRPr="0008518C" w:rsidRDefault="0008518C" w:rsidP="000851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518C" w:rsidRDefault="0008518C" w:rsidP="000851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3C66" w:rsidRPr="00B63C66" w:rsidRDefault="00B63C66" w:rsidP="007E65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0131" w:rsidRPr="00210131" w:rsidRDefault="002101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10131" w:rsidRPr="00210131" w:rsidSect="009A5506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E64A7"/>
    <w:multiLevelType w:val="hybridMultilevel"/>
    <w:tmpl w:val="DC50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A2E0F"/>
    <w:rsid w:val="00005812"/>
    <w:rsid w:val="00024923"/>
    <w:rsid w:val="00053E9F"/>
    <w:rsid w:val="0007510C"/>
    <w:rsid w:val="0008518C"/>
    <w:rsid w:val="00195FFB"/>
    <w:rsid w:val="00201BE8"/>
    <w:rsid w:val="00210131"/>
    <w:rsid w:val="002718BD"/>
    <w:rsid w:val="002744B8"/>
    <w:rsid w:val="002970B8"/>
    <w:rsid w:val="002A0447"/>
    <w:rsid w:val="002A3A5B"/>
    <w:rsid w:val="002D4C8A"/>
    <w:rsid w:val="002F24EF"/>
    <w:rsid w:val="002F6B55"/>
    <w:rsid w:val="003174AA"/>
    <w:rsid w:val="00353793"/>
    <w:rsid w:val="003C5BE3"/>
    <w:rsid w:val="00444B9A"/>
    <w:rsid w:val="00452794"/>
    <w:rsid w:val="0049116F"/>
    <w:rsid w:val="004922D4"/>
    <w:rsid w:val="004A435C"/>
    <w:rsid w:val="00575F85"/>
    <w:rsid w:val="00576E9E"/>
    <w:rsid w:val="005E1F7A"/>
    <w:rsid w:val="00600D38"/>
    <w:rsid w:val="00637857"/>
    <w:rsid w:val="00641DF5"/>
    <w:rsid w:val="006F75E9"/>
    <w:rsid w:val="007A2E0F"/>
    <w:rsid w:val="007B39CE"/>
    <w:rsid w:val="007E657E"/>
    <w:rsid w:val="007E7D0E"/>
    <w:rsid w:val="008904BB"/>
    <w:rsid w:val="008B686C"/>
    <w:rsid w:val="00953DB0"/>
    <w:rsid w:val="009A5506"/>
    <w:rsid w:val="009C5D70"/>
    <w:rsid w:val="00A054FF"/>
    <w:rsid w:val="00A1149A"/>
    <w:rsid w:val="00A37F4D"/>
    <w:rsid w:val="00A751F6"/>
    <w:rsid w:val="00AA13D9"/>
    <w:rsid w:val="00AD1613"/>
    <w:rsid w:val="00AD4FCC"/>
    <w:rsid w:val="00B00B72"/>
    <w:rsid w:val="00B63C66"/>
    <w:rsid w:val="00B94A7D"/>
    <w:rsid w:val="00BA145D"/>
    <w:rsid w:val="00BB009C"/>
    <w:rsid w:val="00BD7646"/>
    <w:rsid w:val="00C15BD2"/>
    <w:rsid w:val="00C7769A"/>
    <w:rsid w:val="00CD0C2B"/>
    <w:rsid w:val="00DC7D0C"/>
    <w:rsid w:val="00E74D32"/>
    <w:rsid w:val="00EB1414"/>
    <w:rsid w:val="00F140F9"/>
    <w:rsid w:val="00F83787"/>
    <w:rsid w:val="00FF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94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AD4FCC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D4FCC"/>
    <w:rPr>
      <w:color w:val="5A5A5A" w:themeColor="text1" w:themeTint="A5"/>
      <w:spacing w:val="15"/>
    </w:rPr>
  </w:style>
  <w:style w:type="paragraph" w:styleId="a7">
    <w:name w:val="List Paragraph"/>
    <w:basedOn w:val="a"/>
    <w:uiPriority w:val="34"/>
    <w:qFormat/>
    <w:rsid w:val="00AD4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2BEF-6F7A-4FB1-9EA6-ACB9B3E7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40</cp:revision>
  <dcterms:created xsi:type="dcterms:W3CDTF">2021-02-13T08:50:00Z</dcterms:created>
  <dcterms:modified xsi:type="dcterms:W3CDTF">2021-03-05T08:18:00Z</dcterms:modified>
</cp:coreProperties>
</file>